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9C915" w14:textId="229401E4" w:rsidR="0091441B" w:rsidRPr="0091441B" w:rsidRDefault="0091441B" w:rsidP="0091441B">
      <w:pPr>
        <w:jc w:val="right"/>
        <w:rPr>
          <w:rFonts w:ascii="Arial" w:hAnsi="Arial" w:cs="Arial"/>
          <w:b/>
          <w:bCs/>
        </w:rPr>
      </w:pPr>
      <w:r w:rsidRPr="0091441B">
        <w:rPr>
          <w:rFonts w:ascii="Arial" w:hAnsi="Arial" w:cs="Arial"/>
          <w:b/>
          <w:bCs/>
        </w:rPr>
        <w:t xml:space="preserve">Załącznik nr </w:t>
      </w:r>
      <w:r w:rsidR="002F3192">
        <w:rPr>
          <w:rFonts w:ascii="Arial" w:hAnsi="Arial" w:cs="Arial"/>
          <w:b/>
          <w:bCs/>
        </w:rPr>
        <w:t>8</w:t>
      </w:r>
      <w:r w:rsidR="002F3192" w:rsidRPr="0091441B">
        <w:rPr>
          <w:rFonts w:ascii="Arial" w:hAnsi="Arial" w:cs="Arial"/>
          <w:b/>
          <w:bCs/>
        </w:rPr>
        <w:t xml:space="preserve">b </w:t>
      </w:r>
      <w:r w:rsidRPr="0091441B">
        <w:rPr>
          <w:rFonts w:ascii="Arial" w:hAnsi="Arial" w:cs="Arial"/>
          <w:b/>
          <w:bCs/>
        </w:rPr>
        <w:t>do Umowy nr …..</w:t>
      </w:r>
    </w:p>
    <w:p w14:paraId="1D1E3650" w14:textId="65B22CB3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042987A5" w:rsidR="00D41BD7" w:rsidRPr="00D41BD7" w:rsidRDefault="00D41BD7">
      <w:pPr>
        <w:spacing w:line="360" w:lineRule="auto"/>
        <w:rPr>
          <w:rFonts w:ascii="Arial" w:hAnsi="Arial" w:cs="Arial"/>
        </w:rPr>
        <w:pPrChange w:id="0" w:author="Gawłowska Ewelina" w:date="2025-11-14T13:46:00Z" w16du:dateUtc="2025-11-14T12:46:00Z">
          <w:pPr>
            <w:spacing w:line="360" w:lineRule="auto"/>
            <w:jc w:val="both"/>
          </w:pPr>
        </w:pPrChange>
      </w:pPr>
      <w:r w:rsidRPr="00D41BD7">
        <w:rPr>
          <w:rFonts w:ascii="Arial" w:hAnsi="Arial" w:cs="Arial"/>
        </w:rPr>
        <w:t>Działając na podstawie Ustawy z dnia 11 marca 2004</w:t>
      </w:r>
      <w:ins w:id="1" w:author="Gawłowska Ewelina" w:date="2026-01-08T08:01:00Z" w16du:dateUtc="2026-01-08T07:01:00Z">
        <w:r w:rsidR="003F4F39">
          <w:rPr>
            <w:rFonts w:ascii="Arial" w:hAnsi="Arial" w:cs="Arial"/>
          </w:rPr>
          <w:t xml:space="preserve"> </w:t>
        </w:r>
      </w:ins>
      <w:r w:rsidRPr="00D41BD7">
        <w:rPr>
          <w:rFonts w:ascii="Arial" w:hAnsi="Arial" w:cs="Arial"/>
        </w:rPr>
        <w:t xml:space="preserve">r. o podatku od towarów i usług </w:t>
      </w:r>
    </w:p>
    <w:p w14:paraId="3D1972A9" w14:textId="035FBDD8" w:rsidR="00D41BD7" w:rsidRPr="00872295" w:rsidRDefault="00D41BD7">
      <w:pPr>
        <w:spacing w:line="360" w:lineRule="auto"/>
        <w:rPr>
          <w:rFonts w:ascii="Arial" w:hAnsi="Arial" w:cs="Arial"/>
        </w:rPr>
        <w:pPrChange w:id="2" w:author="Gawłowska Ewelina" w:date="2025-11-14T13:46:00Z" w16du:dateUtc="2025-11-14T12:46:00Z">
          <w:pPr>
            <w:spacing w:line="360" w:lineRule="auto"/>
            <w:jc w:val="both"/>
          </w:pPr>
        </w:pPrChange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</w:t>
      </w:r>
      <w:ins w:id="3" w:author="Gawłowska Ewelina" w:date="2026-01-08T08:01:00Z" w16du:dateUtc="2026-01-08T07:01:00Z">
        <w:r w:rsidR="003F4F39">
          <w:rPr>
            <w:rFonts w:ascii="Arial" w:hAnsi="Arial" w:cs="Arial"/>
          </w:rPr>
          <w:t xml:space="preserve">                                   </w:t>
        </w:r>
      </w:ins>
      <w:r w:rsidRPr="00D41BD7">
        <w:rPr>
          <w:rFonts w:ascii="Arial" w:hAnsi="Arial" w:cs="Arial"/>
        </w:rPr>
        <w:t xml:space="preserve">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>
      <w:pPr>
        <w:spacing w:line="360" w:lineRule="auto"/>
        <w:rPr>
          <w:rFonts w:ascii="Arial" w:hAnsi="Arial" w:cs="Arial"/>
        </w:rPr>
        <w:pPrChange w:id="4" w:author="Gawłowska Ewelina" w:date="2025-11-14T13:46:00Z" w16du:dateUtc="2025-11-14T12:46:00Z">
          <w:pPr>
            <w:spacing w:line="360" w:lineRule="auto"/>
            <w:jc w:val="both"/>
          </w:pPr>
        </w:pPrChange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>
      <w:pPr>
        <w:spacing w:line="360" w:lineRule="auto"/>
        <w:rPr>
          <w:rFonts w:ascii="Arial" w:hAnsi="Arial" w:cs="Arial"/>
        </w:rPr>
        <w:pPrChange w:id="5" w:author="Gawłowska Ewelina" w:date="2025-11-14T13:46:00Z" w16du:dateUtc="2025-11-14T12:46:00Z">
          <w:pPr>
            <w:spacing w:line="360" w:lineRule="auto"/>
            <w:jc w:val="both"/>
          </w:pPr>
        </w:pPrChange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>
      <w:pPr>
        <w:spacing w:line="360" w:lineRule="auto"/>
        <w:rPr>
          <w:rFonts w:ascii="Arial" w:hAnsi="Arial" w:cs="Arial"/>
          <w:b/>
          <w:bCs/>
        </w:rPr>
        <w:pPrChange w:id="6" w:author="Gawłowska Ewelina" w:date="2025-11-14T13:46:00Z" w16du:dateUtc="2025-11-14T12:46:00Z">
          <w:pPr>
            <w:spacing w:line="360" w:lineRule="auto"/>
            <w:jc w:val="both"/>
          </w:pPr>
        </w:pPrChange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AD3C53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  <w:pPrChange w:id="7" w:author="Gawłowska Ewelina" w:date="2025-11-14T13:46:00Z" w16du:dateUtc="2025-11-14T12:46:00Z">
          <w:pPr>
            <w:pStyle w:val="Akapitzlist"/>
            <w:numPr>
              <w:numId w:val="3"/>
            </w:numPr>
            <w:spacing w:line="360" w:lineRule="auto"/>
            <w:ind w:hanging="360"/>
            <w:jc w:val="both"/>
          </w:pPr>
        </w:pPrChange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05F44C7F" w:rsidR="00BD5926" w:rsidRPr="00872295" w:rsidRDefault="00BD5926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  <w:pPrChange w:id="8" w:author="Gawłowska Ewelina" w:date="2025-11-14T13:46:00Z" w16du:dateUtc="2025-11-14T12:46:00Z">
          <w:pPr>
            <w:pStyle w:val="Akapitzlist"/>
            <w:numPr>
              <w:numId w:val="3"/>
            </w:numPr>
            <w:spacing w:line="360" w:lineRule="auto"/>
            <w:ind w:hanging="360"/>
            <w:jc w:val="both"/>
          </w:pPr>
        </w:pPrChange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, nie będą przyjmowane, księgowane, ani nie będą przez PKP Polskie Linie Kolejowe S.A. traktowane jako podstawa rozliczeń </w:t>
      </w:r>
      <w:ins w:id="9" w:author="Gawłowska Ewelina" w:date="2026-01-08T08:03:00Z" w16du:dateUtc="2026-01-08T07:03:00Z">
        <w:r w:rsidR="00251C23">
          <w:rPr>
            <w:rFonts w:ascii="Arial" w:hAnsi="Arial" w:cs="Arial"/>
          </w:rPr>
          <w:t xml:space="preserve">                   </w:t>
        </w:r>
      </w:ins>
      <w:r>
        <w:rPr>
          <w:rFonts w:ascii="Arial" w:hAnsi="Arial" w:cs="Arial"/>
        </w:rPr>
        <w:t>i płatności;</w:t>
      </w:r>
    </w:p>
    <w:p w14:paraId="6F864A70" w14:textId="362FDBFC" w:rsidR="004C1184" w:rsidRDefault="004C118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  <w:pPrChange w:id="10" w:author="Gawłowska Ewelina" w:date="2025-11-14T13:46:00Z" w16du:dateUtc="2025-11-14T12:46:00Z">
          <w:pPr>
            <w:pStyle w:val="Akapitzlist"/>
            <w:numPr>
              <w:numId w:val="3"/>
            </w:numPr>
            <w:spacing w:line="360" w:lineRule="auto"/>
            <w:ind w:hanging="360"/>
            <w:jc w:val="both"/>
          </w:pPr>
        </w:pPrChange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inny sposób, w szczególności w sposób określony </w:t>
      </w:r>
      <w:ins w:id="11" w:author="Gawłowska Ewelina" w:date="2026-01-08T08:03:00Z" w16du:dateUtc="2026-01-08T07:03:00Z">
        <w:r w:rsidR="00251C23">
          <w:rPr>
            <w:rFonts w:ascii="Arial" w:hAnsi="Arial" w:cs="Arial"/>
          </w:rPr>
          <w:t xml:space="preserve">                </w:t>
        </w:r>
      </w:ins>
      <w:r>
        <w:rPr>
          <w:rFonts w:ascii="Arial" w:hAnsi="Arial" w:cs="Arial"/>
        </w:rPr>
        <w:lastRenderedPageBreak/>
        <w:t>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12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12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  <w:pPrChange w:id="13" w:author="Gawłowska Ewelina" w:date="2025-11-14T13:46:00Z" w16du:dateUtc="2025-11-14T12:46:00Z">
          <w:pPr>
            <w:pStyle w:val="Akapitzlist"/>
            <w:numPr>
              <w:numId w:val="3"/>
            </w:numPr>
            <w:spacing w:line="360" w:lineRule="auto"/>
            <w:ind w:hanging="360"/>
            <w:jc w:val="both"/>
          </w:pPr>
        </w:pPrChange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  <w:pPrChange w:id="14" w:author="Gawłowska Ewelina" w:date="2025-11-14T13:46:00Z" w16du:dateUtc="2025-11-14T12:46:00Z">
          <w:pPr>
            <w:pStyle w:val="Akapitzlist"/>
            <w:numPr>
              <w:numId w:val="3"/>
            </w:numPr>
            <w:spacing w:line="360" w:lineRule="auto"/>
            <w:ind w:hanging="360"/>
            <w:jc w:val="both"/>
          </w:pPr>
        </w:pPrChange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awłowska Ewelina">
    <w15:presenceInfo w15:providerId="AD" w15:userId="S::PLK064864@office.plk-sa.pl::94aed138-4feb-48b4-bc5f-bb03a7a91e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51C23"/>
    <w:rsid w:val="002B2747"/>
    <w:rsid w:val="002F3192"/>
    <w:rsid w:val="00331DF0"/>
    <w:rsid w:val="003322A3"/>
    <w:rsid w:val="00336B9C"/>
    <w:rsid w:val="003D00AE"/>
    <w:rsid w:val="003F4F39"/>
    <w:rsid w:val="004B2A42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1441B"/>
    <w:rsid w:val="00916ACC"/>
    <w:rsid w:val="00934D68"/>
    <w:rsid w:val="00972B60"/>
    <w:rsid w:val="00983047"/>
    <w:rsid w:val="009C48B5"/>
    <w:rsid w:val="00AD3C53"/>
    <w:rsid w:val="00B210C2"/>
    <w:rsid w:val="00B414D1"/>
    <w:rsid w:val="00B77C2E"/>
    <w:rsid w:val="00BD5926"/>
    <w:rsid w:val="00C12A16"/>
    <w:rsid w:val="00C24194"/>
    <w:rsid w:val="00C92CA5"/>
    <w:rsid w:val="00CA6014"/>
    <w:rsid w:val="00D00BBD"/>
    <w:rsid w:val="00D16579"/>
    <w:rsid w:val="00D41BD7"/>
    <w:rsid w:val="00D91D1C"/>
    <w:rsid w:val="00E70115"/>
    <w:rsid w:val="00EE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Gawłowska Ewelina</cp:lastModifiedBy>
  <cp:revision>9</cp:revision>
  <dcterms:created xsi:type="dcterms:W3CDTF">2025-11-13T13:11:00Z</dcterms:created>
  <dcterms:modified xsi:type="dcterms:W3CDTF">2026-01-08T07:03:00Z</dcterms:modified>
</cp:coreProperties>
</file>